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1B3018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r w:rsidR="001B3018" w:rsidRPr="001B3018">
        <w:rPr>
          <w:szCs w:val="28"/>
        </w:rPr>
        <w:t>Красная заря</w:t>
      </w:r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bookmarkStart w:id="1" w:name="_GoBack"/>
      <w:r w:rsidR="001B3018" w:rsidRPr="001B3018">
        <w:rPr>
          <w:szCs w:val="28"/>
        </w:rPr>
        <w:t>Красная заря</w:t>
      </w:r>
      <w:bookmarkEnd w:id="1"/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r w:rsidR="001B3018" w:rsidRPr="001B3018">
        <w:rPr>
          <w:szCs w:val="28"/>
        </w:rPr>
        <w:t xml:space="preserve">Орловская обл., </w:t>
      </w:r>
      <w:proofErr w:type="spellStart"/>
      <w:r w:rsidR="001B3018" w:rsidRPr="001B3018">
        <w:rPr>
          <w:szCs w:val="28"/>
        </w:rPr>
        <w:t>Краснозоренский</w:t>
      </w:r>
      <w:proofErr w:type="spellEnd"/>
      <w:r w:rsidR="001B3018" w:rsidRPr="001B3018">
        <w:rPr>
          <w:szCs w:val="28"/>
        </w:rPr>
        <w:t xml:space="preserve"> р-н, п. Красная Заря, ул. Гагарина, 54</w:t>
      </w:r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11" w:rsidRDefault="00FB3011">
      <w:r>
        <w:separator/>
      </w:r>
    </w:p>
  </w:endnote>
  <w:endnote w:type="continuationSeparator" w:id="0">
    <w:p w:rsidR="00FB3011" w:rsidRDefault="00FB3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11" w:rsidRDefault="00FB3011">
      <w:r>
        <w:separator/>
      </w:r>
    </w:p>
  </w:footnote>
  <w:footnote w:type="continuationSeparator" w:id="0">
    <w:p w:rsidR="00FB3011" w:rsidRDefault="00FB3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C82200">
      <w:rPr>
        <w:rStyle w:val="a7"/>
        <w:noProof/>
      </w:rPr>
      <w:t>5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B3018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7228"/>
    <w:rsid w:val="006506AD"/>
    <w:rsid w:val="00651CE0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2200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38C7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011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8A5C4-2352-4D3D-957D-9EDA112B6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2</cp:revision>
  <cp:lastPrinted>2008-06-03T07:27:00Z</cp:lastPrinted>
  <dcterms:created xsi:type="dcterms:W3CDTF">2016-02-10T09:18:00Z</dcterms:created>
  <dcterms:modified xsi:type="dcterms:W3CDTF">2016-02-10T09:18:00Z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